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3DBD667C" w:rsidR="00FE71B8" w:rsidRPr="004A4F7D" w:rsidRDefault="00CF7D02" w:rsidP="00772387">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4A4F7D" w:rsidRPr="004A4F7D">
        <w:rPr>
          <w:sz w:val="24"/>
          <w:szCs w:val="24"/>
        </w:rPr>
        <w:fldChar w:fldCharType="begin"/>
      </w:r>
      <w:r w:rsidR="004A4F7D" w:rsidRPr="004A4F7D">
        <w:rPr>
          <w:sz w:val="24"/>
          <w:szCs w:val="24"/>
        </w:rPr>
        <w:instrText xml:space="preserve"> REF Number \h  \* MERGEFORMAT </w:instrText>
      </w:r>
      <w:r w:rsidR="004A4F7D" w:rsidRPr="004A4F7D">
        <w:rPr>
          <w:sz w:val="24"/>
          <w:szCs w:val="24"/>
        </w:rPr>
      </w:r>
      <w:r w:rsidR="004A4F7D" w:rsidRPr="004A4F7D">
        <w:rPr>
          <w:sz w:val="24"/>
          <w:szCs w:val="24"/>
        </w:rPr>
        <w:fldChar w:fldCharType="separate"/>
      </w:r>
      <w:r w:rsidR="004A4F7D" w:rsidRPr="004A4F7D">
        <w:rPr>
          <w:bCs/>
          <w:sz w:val="24"/>
          <w:szCs w:val="24"/>
        </w:rPr>
        <w:t>RFQ-15-G0</w:t>
      </w:r>
      <w:r w:rsidR="00492DD9">
        <w:rPr>
          <w:bCs/>
          <w:sz w:val="24"/>
          <w:szCs w:val="24"/>
        </w:rPr>
        <w:t>16</w:t>
      </w:r>
      <w:r w:rsidR="004A4F7D" w:rsidRPr="004A4F7D">
        <w:rPr>
          <w:bCs/>
          <w:sz w:val="24"/>
          <w:szCs w:val="24"/>
        </w:rPr>
        <w:t>-24</w:t>
      </w:r>
      <w:r w:rsidR="004A4F7D" w:rsidRPr="004A4F7D">
        <w:rPr>
          <w:sz w:val="24"/>
          <w:szCs w:val="24"/>
        </w:rPr>
        <w:fldChar w:fldCharType="end"/>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131A5BF8" w14:textId="08B8C585"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D41C88">
        <w:rPr>
          <w:rFonts w:ascii="Calibri" w:hAnsi="Calibri" w:cs="Calibri"/>
          <w:highlight w:val="yellow"/>
          <w:lang w:val="en-GB"/>
        </w:rPr>
        <w:t>30</w:t>
      </w:r>
      <w:r w:rsidRPr="00DF2302">
        <w:rPr>
          <w:rFonts w:ascii="Calibri" w:hAnsi="Calibri" w:cs="Calibri"/>
          <w:highlight w:val="yellow"/>
          <w:lang w:val="en-GB"/>
        </w:rPr>
        <w:t>,000</w:t>
      </w:r>
      <w:r w:rsidRPr="00DF2302">
        <w:rPr>
          <w:rFonts w:ascii="Calibri" w:hAnsi="Calibri" w:cs="Calibri"/>
          <w:lang w:val="en-GB"/>
        </w:rPr>
        <w:t>, inclusive of any VAT or other taxes or costs.</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3A593F7D"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C19ED" w14:paraId="63269C81" w14:textId="77777777" w:rsidTr="006E17EC">
        <w:trPr>
          <w:cantSplit/>
          <w:tblHeader/>
        </w:trPr>
        <w:tc>
          <w:tcPr>
            <w:tcW w:w="2430" w:type="dxa"/>
            <w:shd w:val="clear" w:color="auto" w:fill="auto"/>
            <w:vAlign w:val="center"/>
          </w:tcPr>
          <w:p w14:paraId="0926894E" w14:textId="29433CF9" w:rsidR="006E17EC" w:rsidRPr="00D41C88" w:rsidRDefault="006E17EC" w:rsidP="006E17EC">
            <w:pPr>
              <w:pStyle w:val="TableContents"/>
              <w:jc w:val="center"/>
              <w:rPr>
                <w:rFonts w:cs="Calibri"/>
                <w:b/>
              </w:rPr>
            </w:pPr>
            <w:r w:rsidRPr="00D41C88">
              <w:rPr>
                <w:rFonts w:cs="Calibri"/>
                <w:b/>
              </w:rPr>
              <w:t>Major Criteria</w:t>
            </w:r>
          </w:p>
        </w:tc>
        <w:tc>
          <w:tcPr>
            <w:tcW w:w="5367" w:type="dxa"/>
            <w:shd w:val="clear" w:color="auto" w:fill="auto"/>
            <w:vAlign w:val="center"/>
          </w:tcPr>
          <w:p w14:paraId="266E364D" w14:textId="77777777" w:rsidR="006E17EC" w:rsidRPr="00D41C88" w:rsidRDefault="006E17EC" w:rsidP="006E17EC">
            <w:pPr>
              <w:pStyle w:val="TableContents"/>
              <w:jc w:val="center"/>
              <w:rPr>
                <w:rFonts w:cs="Calibri"/>
                <w:b/>
              </w:rPr>
            </w:pPr>
            <w:r w:rsidRPr="00D41C88">
              <w:rPr>
                <w:rFonts w:cs="Calibri"/>
                <w:b/>
              </w:rPr>
              <w:t>Details &amp; Sub-Criteria</w:t>
            </w:r>
          </w:p>
        </w:tc>
        <w:tc>
          <w:tcPr>
            <w:tcW w:w="1360" w:type="dxa"/>
            <w:shd w:val="clear" w:color="auto" w:fill="auto"/>
            <w:vAlign w:val="center"/>
          </w:tcPr>
          <w:p w14:paraId="6D25EDF4" w14:textId="77777777" w:rsidR="006E17EC" w:rsidRPr="00D41C88" w:rsidRDefault="006E17EC" w:rsidP="006E17EC">
            <w:pPr>
              <w:pStyle w:val="TableContents"/>
              <w:jc w:val="center"/>
              <w:rPr>
                <w:rFonts w:cs="Calibri"/>
                <w:b/>
              </w:rPr>
            </w:pPr>
            <w:r w:rsidRPr="00D41C88">
              <w:rPr>
                <w:rFonts w:cs="Calibri"/>
                <w:b/>
              </w:rPr>
              <w:t>Possible Score</w:t>
            </w:r>
          </w:p>
        </w:tc>
      </w:tr>
      <w:tr w:rsidR="006E17EC" w:rsidRPr="00DC19ED" w14:paraId="053B03DF" w14:textId="77777777" w:rsidTr="006E17EC">
        <w:trPr>
          <w:cantSplit/>
          <w:tblHeader/>
        </w:trPr>
        <w:tc>
          <w:tcPr>
            <w:tcW w:w="2430" w:type="dxa"/>
            <w:shd w:val="clear" w:color="auto" w:fill="auto"/>
            <w:vAlign w:val="center"/>
          </w:tcPr>
          <w:p w14:paraId="5B4EEC3C" w14:textId="461BD486" w:rsidR="006E17EC" w:rsidRPr="00D41C88" w:rsidRDefault="00DE3F38" w:rsidP="006E17EC">
            <w:pPr>
              <w:pStyle w:val="TableContents"/>
              <w:rPr>
                <w:rFonts w:asciiTheme="minorHAnsi" w:hAnsiTheme="minorHAnsi"/>
                <w:sz w:val="22"/>
                <w:szCs w:val="22"/>
                <w:lang w:eastAsia="en-US"/>
              </w:rPr>
            </w:pPr>
            <w:r w:rsidRPr="00D41C88">
              <w:rPr>
                <w:rFonts w:asciiTheme="minorHAnsi" w:hAnsiTheme="minorHAnsi"/>
                <w:sz w:val="22"/>
                <w:szCs w:val="22"/>
                <w:lang w:eastAsia="en-US"/>
              </w:rPr>
              <w:t xml:space="preserve">Firm/consortium’s experience and reputation </w:t>
            </w:r>
            <w:r w:rsidR="00B52A14" w:rsidRPr="00D41C88">
              <w:rPr>
                <w:rFonts w:asciiTheme="minorHAnsi" w:hAnsiTheme="minorHAnsi"/>
                <w:sz w:val="22"/>
                <w:szCs w:val="22"/>
                <w:lang w:eastAsia="en-US"/>
              </w:rPr>
              <w:t>with</w:t>
            </w:r>
            <w:r w:rsidRPr="00D41C88">
              <w:rPr>
                <w:rFonts w:asciiTheme="minorHAnsi" w:hAnsiTheme="minorHAnsi"/>
                <w:sz w:val="22"/>
                <w:szCs w:val="22"/>
                <w:lang w:eastAsia="en-US"/>
              </w:rPr>
              <w:t xml:space="preserve"> similar </w:t>
            </w:r>
            <w:r w:rsidR="00AD3DBB" w:rsidRPr="00D41C88">
              <w:rPr>
                <w:rFonts w:asciiTheme="minorHAnsi" w:hAnsiTheme="minorHAnsi"/>
                <w:sz w:val="22"/>
                <w:szCs w:val="22"/>
                <w:lang w:eastAsia="en-US"/>
              </w:rPr>
              <w:t>supply of Goods</w:t>
            </w:r>
          </w:p>
        </w:tc>
        <w:tc>
          <w:tcPr>
            <w:tcW w:w="5367" w:type="dxa"/>
            <w:shd w:val="clear" w:color="auto" w:fill="auto"/>
          </w:tcPr>
          <w:p w14:paraId="1DF27BD3" w14:textId="59727D02" w:rsidR="006E17EC" w:rsidRPr="00D41C88" w:rsidRDefault="00173EBD" w:rsidP="005B38E4">
            <w:pPr>
              <w:pStyle w:val="TableContents"/>
              <w:numPr>
                <w:ilvl w:val="0"/>
                <w:numId w:val="3"/>
              </w:numPr>
              <w:rPr>
                <w:rFonts w:asciiTheme="minorHAnsi" w:hAnsiTheme="minorHAnsi"/>
                <w:sz w:val="22"/>
                <w:szCs w:val="22"/>
              </w:rPr>
            </w:pPr>
            <w:r w:rsidRPr="00D41C88">
              <w:rPr>
                <w:rFonts w:asciiTheme="minorHAnsi" w:hAnsiTheme="minorHAnsi"/>
                <w:sz w:val="22"/>
                <w:szCs w:val="22"/>
              </w:rPr>
              <w:t>At least 1 ref</w:t>
            </w:r>
            <w:r w:rsidR="00492DD9">
              <w:rPr>
                <w:rFonts w:asciiTheme="minorHAnsi" w:hAnsiTheme="minorHAnsi"/>
                <w:sz w:val="22"/>
                <w:szCs w:val="22"/>
              </w:rPr>
              <w:t>ere</w:t>
            </w:r>
            <w:r w:rsidRPr="00D41C88">
              <w:rPr>
                <w:rFonts w:asciiTheme="minorHAnsi" w:hAnsiTheme="minorHAnsi"/>
                <w:sz w:val="22"/>
                <w:szCs w:val="22"/>
              </w:rPr>
              <w:t xml:space="preserve">nce </w:t>
            </w:r>
          </w:p>
          <w:p w14:paraId="3ADDF29E" w14:textId="324E7F5E" w:rsidR="00173EBD" w:rsidRPr="00D41C88" w:rsidRDefault="00173EBD" w:rsidP="00173EBD">
            <w:pPr>
              <w:pStyle w:val="TableContents"/>
              <w:numPr>
                <w:ilvl w:val="1"/>
                <w:numId w:val="3"/>
              </w:numPr>
              <w:rPr>
                <w:rFonts w:asciiTheme="minorHAnsi" w:hAnsiTheme="minorHAnsi"/>
                <w:sz w:val="22"/>
                <w:szCs w:val="22"/>
              </w:rPr>
            </w:pPr>
            <w:r w:rsidRPr="00D41C88">
              <w:rPr>
                <w:rFonts w:asciiTheme="minorHAnsi" w:hAnsiTheme="minorHAnsi"/>
                <w:sz w:val="22"/>
                <w:szCs w:val="22"/>
              </w:rPr>
              <w:t>To confirm that the supplier has previously involved in supplying vehicles of any 3 kinds (Sallon car, minibus, truck, double cab)</w:t>
            </w:r>
          </w:p>
        </w:tc>
        <w:tc>
          <w:tcPr>
            <w:tcW w:w="1360" w:type="dxa"/>
            <w:shd w:val="clear" w:color="auto" w:fill="auto"/>
            <w:vAlign w:val="center"/>
          </w:tcPr>
          <w:p w14:paraId="6FB170A3" w14:textId="7F7A30CC" w:rsidR="006E17EC" w:rsidRPr="00D41C88" w:rsidRDefault="00332468" w:rsidP="006E17EC">
            <w:pPr>
              <w:pStyle w:val="TableContents"/>
              <w:jc w:val="center"/>
              <w:rPr>
                <w:rFonts w:asciiTheme="minorHAnsi" w:hAnsiTheme="minorHAnsi"/>
                <w:sz w:val="22"/>
                <w:szCs w:val="22"/>
                <w:lang w:eastAsia="en-US"/>
              </w:rPr>
            </w:pPr>
            <w:r w:rsidRPr="00D41C88">
              <w:rPr>
                <w:rFonts w:asciiTheme="minorHAnsi" w:hAnsiTheme="minorHAnsi"/>
                <w:sz w:val="22"/>
                <w:szCs w:val="22"/>
                <w:lang w:eastAsia="en-US"/>
              </w:rPr>
              <w:t>10</w:t>
            </w:r>
          </w:p>
        </w:tc>
      </w:tr>
      <w:tr w:rsidR="006E17EC" w:rsidRPr="00DC19ED" w14:paraId="613F68D6" w14:textId="77777777" w:rsidTr="006E17EC">
        <w:trPr>
          <w:cantSplit/>
          <w:tblHeader/>
        </w:trPr>
        <w:tc>
          <w:tcPr>
            <w:tcW w:w="2430" w:type="dxa"/>
            <w:shd w:val="clear" w:color="auto" w:fill="auto"/>
            <w:vAlign w:val="center"/>
          </w:tcPr>
          <w:p w14:paraId="44102FCB" w14:textId="19DEBEED" w:rsidR="006E17EC" w:rsidRPr="00D41C88" w:rsidRDefault="00AD3DBB" w:rsidP="006E17EC">
            <w:pPr>
              <w:pStyle w:val="TableContents"/>
              <w:rPr>
                <w:rFonts w:asciiTheme="minorHAnsi" w:hAnsiTheme="minorHAnsi"/>
                <w:sz w:val="22"/>
                <w:szCs w:val="22"/>
                <w:lang w:eastAsia="en-US"/>
              </w:rPr>
            </w:pPr>
            <w:r w:rsidRPr="00D41C88">
              <w:rPr>
                <w:rFonts w:asciiTheme="minorHAnsi" w:hAnsiTheme="minorHAnsi"/>
                <w:sz w:val="22"/>
                <w:szCs w:val="22"/>
                <w:lang w:eastAsia="en-US"/>
              </w:rPr>
              <w:t>Delivery time</w:t>
            </w:r>
          </w:p>
        </w:tc>
        <w:tc>
          <w:tcPr>
            <w:tcW w:w="5367" w:type="dxa"/>
            <w:shd w:val="clear" w:color="auto" w:fill="auto"/>
          </w:tcPr>
          <w:p w14:paraId="4BA71FA2" w14:textId="1515BD43" w:rsidR="006E17EC" w:rsidRPr="00D41C88" w:rsidRDefault="00173EBD" w:rsidP="001D3BEC">
            <w:pPr>
              <w:pStyle w:val="TableContents"/>
              <w:numPr>
                <w:ilvl w:val="0"/>
                <w:numId w:val="4"/>
              </w:numPr>
              <w:rPr>
                <w:rFonts w:asciiTheme="minorHAnsi" w:hAnsiTheme="minorHAnsi"/>
                <w:sz w:val="22"/>
                <w:szCs w:val="22"/>
              </w:rPr>
            </w:pPr>
            <w:r w:rsidRPr="00D41C88">
              <w:rPr>
                <w:rFonts w:asciiTheme="minorHAnsi" w:hAnsiTheme="minorHAnsi"/>
                <w:sz w:val="22"/>
                <w:szCs w:val="22"/>
              </w:rPr>
              <w:t>Clear workplan on delivery of these four vehicles of not more than 2 months</w:t>
            </w:r>
          </w:p>
        </w:tc>
        <w:tc>
          <w:tcPr>
            <w:tcW w:w="1360" w:type="dxa"/>
            <w:shd w:val="clear" w:color="auto" w:fill="auto"/>
            <w:vAlign w:val="center"/>
          </w:tcPr>
          <w:p w14:paraId="657554B4" w14:textId="0C269799" w:rsidR="006E17EC" w:rsidRPr="00D41C88" w:rsidRDefault="00173EBD" w:rsidP="006E17EC">
            <w:pPr>
              <w:pStyle w:val="TableContents"/>
              <w:jc w:val="center"/>
              <w:rPr>
                <w:rFonts w:asciiTheme="minorHAnsi" w:hAnsiTheme="minorHAnsi"/>
                <w:sz w:val="22"/>
                <w:szCs w:val="22"/>
                <w:lang w:eastAsia="en-US"/>
              </w:rPr>
            </w:pPr>
            <w:r w:rsidRPr="00D41C88">
              <w:rPr>
                <w:rFonts w:asciiTheme="minorHAnsi" w:hAnsiTheme="minorHAnsi"/>
                <w:sz w:val="22"/>
                <w:szCs w:val="22"/>
                <w:lang w:eastAsia="en-US"/>
              </w:rPr>
              <w:t>20</w:t>
            </w:r>
          </w:p>
        </w:tc>
      </w:tr>
      <w:tr w:rsidR="006E17EC" w:rsidRPr="00DC19ED" w14:paraId="7395E14D" w14:textId="77777777" w:rsidTr="006E17EC">
        <w:trPr>
          <w:cantSplit/>
          <w:tblHeader/>
        </w:trPr>
        <w:tc>
          <w:tcPr>
            <w:tcW w:w="2430" w:type="dxa"/>
            <w:shd w:val="clear" w:color="auto" w:fill="auto"/>
            <w:vAlign w:val="center"/>
          </w:tcPr>
          <w:p w14:paraId="58A5C5B6" w14:textId="71212193" w:rsidR="006E17EC" w:rsidRPr="00D41C88" w:rsidRDefault="00173EBD" w:rsidP="006E17EC">
            <w:pPr>
              <w:pStyle w:val="TableContents"/>
              <w:rPr>
                <w:rFonts w:asciiTheme="minorHAnsi" w:hAnsiTheme="minorHAnsi"/>
                <w:sz w:val="22"/>
                <w:szCs w:val="22"/>
                <w:lang w:eastAsia="en-US"/>
              </w:rPr>
            </w:pPr>
            <w:r w:rsidRPr="00D41C88">
              <w:rPr>
                <w:rFonts w:asciiTheme="minorHAnsi" w:hAnsiTheme="minorHAnsi"/>
                <w:sz w:val="22"/>
                <w:szCs w:val="22"/>
                <w:lang w:eastAsia="en-US"/>
              </w:rPr>
              <w:t>Production standards and certificates</w:t>
            </w:r>
          </w:p>
        </w:tc>
        <w:tc>
          <w:tcPr>
            <w:tcW w:w="5367" w:type="dxa"/>
            <w:shd w:val="clear" w:color="auto" w:fill="auto"/>
          </w:tcPr>
          <w:p w14:paraId="23A8F695" w14:textId="655C7146" w:rsidR="006E17EC" w:rsidRPr="00D41C88" w:rsidRDefault="00173EBD" w:rsidP="00635A59">
            <w:pPr>
              <w:pStyle w:val="TableContents"/>
              <w:numPr>
                <w:ilvl w:val="0"/>
                <w:numId w:val="5"/>
              </w:numPr>
              <w:rPr>
                <w:rFonts w:asciiTheme="minorHAnsi" w:hAnsiTheme="minorHAnsi"/>
                <w:sz w:val="22"/>
                <w:szCs w:val="22"/>
              </w:rPr>
            </w:pPr>
            <w:r w:rsidRPr="00D41C88">
              <w:rPr>
                <w:rFonts w:asciiTheme="minorHAnsi" w:hAnsiTheme="minorHAnsi"/>
                <w:sz w:val="22"/>
                <w:szCs w:val="22"/>
              </w:rPr>
              <w:t xml:space="preserve">A company should have a valid business license and should also have registered under MTCIC and able to present it valid business registration </w:t>
            </w:r>
          </w:p>
        </w:tc>
        <w:tc>
          <w:tcPr>
            <w:tcW w:w="1360" w:type="dxa"/>
            <w:shd w:val="clear" w:color="auto" w:fill="auto"/>
            <w:vAlign w:val="center"/>
          </w:tcPr>
          <w:p w14:paraId="240875A4" w14:textId="783E60DC" w:rsidR="006E17EC" w:rsidRPr="00D41C88" w:rsidRDefault="00173EBD" w:rsidP="006E17EC">
            <w:pPr>
              <w:pStyle w:val="TableContents"/>
              <w:jc w:val="center"/>
              <w:rPr>
                <w:rFonts w:asciiTheme="minorHAnsi" w:hAnsiTheme="minorHAnsi"/>
                <w:sz w:val="22"/>
                <w:szCs w:val="22"/>
                <w:lang w:eastAsia="en-US"/>
              </w:rPr>
            </w:pPr>
            <w:r w:rsidRPr="00D41C88">
              <w:rPr>
                <w:rFonts w:asciiTheme="minorHAnsi" w:hAnsiTheme="minorHAnsi"/>
                <w:sz w:val="22"/>
                <w:szCs w:val="22"/>
                <w:lang w:eastAsia="en-US"/>
              </w:rPr>
              <w:t>40</w:t>
            </w:r>
          </w:p>
        </w:tc>
      </w:tr>
      <w:tr w:rsidR="006E17EC" w:rsidRPr="00DC19ED" w14:paraId="59453870" w14:textId="77777777" w:rsidTr="006E17EC">
        <w:trPr>
          <w:cantSplit/>
          <w:tblHeader/>
        </w:trPr>
        <w:tc>
          <w:tcPr>
            <w:tcW w:w="2430" w:type="dxa"/>
            <w:shd w:val="clear" w:color="auto" w:fill="auto"/>
            <w:vAlign w:val="center"/>
          </w:tcPr>
          <w:p w14:paraId="57F1472D" w14:textId="528D6DF9" w:rsidR="006E17EC" w:rsidRPr="00D41C88" w:rsidRDefault="00173EBD" w:rsidP="006E17EC">
            <w:pPr>
              <w:pStyle w:val="TableContents"/>
              <w:jc w:val="both"/>
              <w:rPr>
                <w:rFonts w:asciiTheme="minorHAnsi" w:hAnsiTheme="minorHAnsi"/>
                <w:sz w:val="22"/>
                <w:szCs w:val="22"/>
                <w:lang w:eastAsia="en-US"/>
              </w:rPr>
            </w:pPr>
            <w:r w:rsidRPr="00D41C88">
              <w:rPr>
                <w:rFonts w:asciiTheme="minorHAnsi" w:hAnsiTheme="minorHAnsi"/>
                <w:sz w:val="22"/>
                <w:szCs w:val="22"/>
                <w:lang w:eastAsia="en-US"/>
              </w:rPr>
              <w:t>Specification of Vechiles</w:t>
            </w:r>
          </w:p>
        </w:tc>
        <w:tc>
          <w:tcPr>
            <w:tcW w:w="5367" w:type="dxa"/>
            <w:shd w:val="clear" w:color="auto" w:fill="auto"/>
          </w:tcPr>
          <w:p w14:paraId="5F63B851" w14:textId="77777777" w:rsidR="006E17EC" w:rsidRPr="00D41C88" w:rsidRDefault="00173EBD" w:rsidP="001D3BEC">
            <w:pPr>
              <w:numPr>
                <w:ilvl w:val="0"/>
                <w:numId w:val="6"/>
              </w:numPr>
              <w:adjustRightInd w:val="0"/>
              <w:rPr>
                <w:rFonts w:asciiTheme="minorHAnsi" w:eastAsiaTheme="minorEastAsia" w:hAnsiTheme="minorHAnsi"/>
                <w:color w:val="000000"/>
                <w:sz w:val="22"/>
                <w:lang w:val="en-GB"/>
              </w:rPr>
            </w:pPr>
            <w:r w:rsidRPr="00D41C88">
              <w:rPr>
                <w:rFonts w:asciiTheme="minorHAnsi" w:eastAsiaTheme="minorEastAsia" w:hAnsiTheme="minorHAnsi"/>
                <w:color w:val="000000"/>
                <w:sz w:val="22"/>
                <w:lang w:val="en-GB"/>
              </w:rPr>
              <w:t>Should comply with all specification as clearly stated in the specification template</w:t>
            </w:r>
          </w:p>
          <w:p w14:paraId="48237369" w14:textId="77777777" w:rsidR="00173EBD" w:rsidRPr="00D41C88" w:rsidRDefault="00173EBD" w:rsidP="00173EBD">
            <w:pPr>
              <w:numPr>
                <w:ilvl w:val="1"/>
                <w:numId w:val="6"/>
              </w:numPr>
              <w:adjustRightInd w:val="0"/>
              <w:rPr>
                <w:rFonts w:asciiTheme="minorHAnsi" w:eastAsiaTheme="minorEastAsia" w:hAnsiTheme="minorHAnsi"/>
                <w:color w:val="000000"/>
                <w:sz w:val="22"/>
                <w:lang w:val="en-GB"/>
              </w:rPr>
            </w:pPr>
            <w:r w:rsidRPr="00D41C88">
              <w:rPr>
                <w:rFonts w:asciiTheme="minorHAnsi" w:eastAsiaTheme="minorEastAsia" w:hAnsiTheme="minorHAnsi"/>
                <w:color w:val="000000"/>
                <w:sz w:val="22"/>
                <w:lang w:val="en-GB"/>
              </w:rPr>
              <w:t>Should be Isuzu Model</w:t>
            </w:r>
          </w:p>
          <w:p w14:paraId="71B2AA33" w14:textId="565DC7E8" w:rsidR="00173EBD" w:rsidRPr="00D41C88" w:rsidRDefault="00173EBD" w:rsidP="00173EBD">
            <w:pPr>
              <w:numPr>
                <w:ilvl w:val="1"/>
                <w:numId w:val="6"/>
              </w:numPr>
              <w:adjustRightInd w:val="0"/>
              <w:rPr>
                <w:rFonts w:asciiTheme="minorHAnsi" w:eastAsiaTheme="minorEastAsia" w:hAnsiTheme="minorHAnsi"/>
                <w:color w:val="000000"/>
                <w:sz w:val="22"/>
                <w:lang w:val="en-GB"/>
              </w:rPr>
            </w:pPr>
            <w:r w:rsidRPr="00D41C88">
              <w:rPr>
                <w:rFonts w:asciiTheme="minorHAnsi" w:eastAsiaTheme="minorEastAsia" w:hAnsiTheme="minorHAnsi"/>
                <w:color w:val="000000"/>
                <w:sz w:val="22"/>
                <w:lang w:val="en-GB"/>
              </w:rPr>
              <w:t xml:space="preserve">Able to provide of warranty certificate for </w:t>
            </w:r>
            <w:r w:rsidR="00D41C88" w:rsidRPr="00D41C88">
              <w:rPr>
                <w:rFonts w:asciiTheme="minorHAnsi" w:eastAsiaTheme="minorEastAsia" w:hAnsiTheme="minorHAnsi"/>
                <w:color w:val="000000"/>
                <w:sz w:val="22"/>
                <w:lang w:val="en-GB"/>
              </w:rPr>
              <w:t>a period</w:t>
            </w:r>
            <w:r w:rsidRPr="00D41C88">
              <w:rPr>
                <w:rFonts w:asciiTheme="minorHAnsi" w:eastAsiaTheme="minorEastAsia" w:hAnsiTheme="minorHAnsi"/>
                <w:color w:val="000000"/>
                <w:sz w:val="22"/>
                <w:lang w:val="en-GB"/>
              </w:rPr>
              <w:t xml:space="preserve"> of</w:t>
            </w:r>
            <w:r w:rsidR="00DC19ED" w:rsidRPr="00D41C88">
              <w:rPr>
                <w:rFonts w:asciiTheme="minorHAnsi" w:eastAsiaTheme="minorEastAsia" w:hAnsiTheme="minorHAnsi"/>
                <w:color w:val="000000"/>
                <w:sz w:val="22"/>
                <w:lang w:val="en-GB"/>
              </w:rPr>
              <w:t xml:space="preserve"> one</w:t>
            </w:r>
            <w:r w:rsidRPr="00D41C88">
              <w:rPr>
                <w:rFonts w:asciiTheme="minorHAnsi" w:eastAsiaTheme="minorEastAsia" w:hAnsiTheme="minorHAnsi"/>
                <w:color w:val="000000"/>
                <w:sz w:val="22"/>
                <w:lang w:val="en-GB"/>
              </w:rPr>
              <w:t xml:space="preserve"> </w:t>
            </w:r>
            <w:r w:rsidR="00D41C88" w:rsidRPr="00D41C88">
              <w:rPr>
                <w:rFonts w:asciiTheme="minorHAnsi" w:eastAsiaTheme="minorEastAsia" w:hAnsiTheme="minorHAnsi"/>
                <w:color w:val="000000"/>
                <w:sz w:val="22"/>
                <w:lang w:val="en-GB"/>
              </w:rPr>
              <w:t>year’s</w:t>
            </w:r>
            <w:r w:rsidR="00DC19ED" w:rsidRPr="00D41C88">
              <w:rPr>
                <w:rFonts w:asciiTheme="minorHAnsi" w:eastAsiaTheme="minorEastAsia" w:hAnsiTheme="minorHAnsi"/>
                <w:color w:val="000000"/>
                <w:sz w:val="22"/>
                <w:lang w:val="en-GB"/>
              </w:rPr>
              <w:t xml:space="preserve"> minimum</w:t>
            </w:r>
          </w:p>
          <w:p w14:paraId="375ED5B7" w14:textId="48B6307B" w:rsidR="00173EBD" w:rsidRPr="00D41C88" w:rsidRDefault="00D41C88" w:rsidP="00173EBD">
            <w:pPr>
              <w:numPr>
                <w:ilvl w:val="1"/>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Provide</w:t>
            </w:r>
            <w:r w:rsidR="00173EBD" w:rsidRPr="00D41C88">
              <w:rPr>
                <w:rFonts w:asciiTheme="minorHAnsi" w:eastAsiaTheme="minorEastAsia" w:hAnsiTheme="minorHAnsi"/>
                <w:color w:val="000000"/>
                <w:sz w:val="22"/>
                <w:lang w:val="en-GB"/>
              </w:rPr>
              <w:t xml:space="preserve"> of documentation and availability of spare parts, including comprehensive list of spare parts held in stock including maintenance and technical support should come with a vehicle</w:t>
            </w:r>
          </w:p>
        </w:tc>
        <w:tc>
          <w:tcPr>
            <w:tcW w:w="1360" w:type="dxa"/>
            <w:shd w:val="clear" w:color="auto" w:fill="auto"/>
            <w:vAlign w:val="center"/>
          </w:tcPr>
          <w:p w14:paraId="4C399CE7" w14:textId="4DD7851F" w:rsidR="006E17EC" w:rsidRPr="00D41C88" w:rsidRDefault="00332468" w:rsidP="006E17EC">
            <w:pPr>
              <w:pStyle w:val="TableContents"/>
              <w:jc w:val="center"/>
              <w:rPr>
                <w:rFonts w:asciiTheme="minorHAnsi" w:hAnsiTheme="minorHAnsi"/>
                <w:sz w:val="22"/>
                <w:szCs w:val="22"/>
                <w:lang w:eastAsia="en-US"/>
              </w:rPr>
            </w:pPr>
            <w:r w:rsidRPr="00D41C88">
              <w:rPr>
                <w:rFonts w:asciiTheme="minorHAnsi" w:hAnsiTheme="minorHAnsi"/>
                <w:sz w:val="22"/>
                <w:szCs w:val="22"/>
                <w:lang w:eastAsia="en-US"/>
              </w:rPr>
              <w:t>30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41C88" w:rsidRDefault="003849E8" w:rsidP="006E17EC">
            <w:pPr>
              <w:pStyle w:val="TableContents"/>
              <w:jc w:val="both"/>
              <w:rPr>
                <w:rFonts w:cs="Calibri"/>
              </w:rPr>
            </w:pPr>
            <w:r w:rsidRPr="00D41C88">
              <w:rPr>
                <w:rFonts w:cs="Calibri"/>
                <w:b/>
              </w:rPr>
              <w:t>Total Possible Technical Score</w:t>
            </w:r>
          </w:p>
        </w:tc>
        <w:tc>
          <w:tcPr>
            <w:tcW w:w="1360" w:type="dxa"/>
            <w:shd w:val="clear" w:color="auto" w:fill="auto"/>
            <w:vAlign w:val="center"/>
          </w:tcPr>
          <w:p w14:paraId="1CBE2A02" w14:textId="0EA949E8" w:rsidR="003849E8" w:rsidRPr="00D41C88" w:rsidRDefault="003849E8" w:rsidP="003849E8">
            <w:pPr>
              <w:pStyle w:val="TableContents"/>
              <w:jc w:val="center"/>
              <w:rPr>
                <w:rFonts w:cs="Calibri"/>
                <w:b/>
              </w:rPr>
            </w:pPr>
            <w:r w:rsidRPr="00D41C88">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4A4F7D">
        <w:rPr>
          <w:rFonts w:ascii="Calibri" w:hAnsi="Calibri" w:cs="Calibri"/>
          <w:lang w:val="en-GB" w:eastAsia="ko-KR"/>
        </w:rPr>
        <w:fldChar w:fldCharType="begin"/>
      </w:r>
      <w:r w:rsidR="001C491C" w:rsidRPr="004A4F7D">
        <w:rPr>
          <w:rFonts w:ascii="Calibri" w:hAnsi="Calibri" w:cs="Calibri"/>
          <w:lang w:val="en-GB" w:eastAsia="ko-KR"/>
        </w:rPr>
        <w:instrText xml:space="preserve"> REF Technical \h  \* MERGEFORMAT </w:instrText>
      </w:r>
      <w:r w:rsidR="001C491C" w:rsidRPr="004A4F7D">
        <w:rPr>
          <w:rFonts w:ascii="Calibri" w:hAnsi="Calibri" w:cs="Calibri"/>
          <w:lang w:val="en-GB" w:eastAsia="ko-KR"/>
        </w:rPr>
      </w:r>
      <w:r w:rsidR="001C491C" w:rsidRPr="004A4F7D">
        <w:rPr>
          <w:rFonts w:ascii="Calibri" w:hAnsi="Calibri" w:cs="Calibri"/>
          <w:lang w:val="en-GB" w:eastAsia="ko-KR"/>
        </w:rPr>
        <w:fldChar w:fldCharType="separate"/>
      </w:r>
      <w:r w:rsidR="001C491C" w:rsidRPr="004A4F7D">
        <w:rPr>
          <w:rFonts w:ascii="Calibri" w:hAnsi="Calibri" w:cs="Calibri"/>
          <w:lang w:val="en-GB"/>
        </w:rPr>
        <w:t>70 %</w:t>
      </w:r>
      <w:r w:rsidR="001C491C" w:rsidRPr="004A4F7D">
        <w:rPr>
          <w:rFonts w:ascii="Calibri" w:hAnsi="Calibri" w:cs="Calibri"/>
          <w:lang w:val="en-GB" w:eastAsia="ko-KR"/>
        </w:rPr>
        <w:fldChar w:fldCharType="end"/>
      </w:r>
      <w:r w:rsidR="0090511A" w:rsidRPr="004A4F7D">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4A4F7D">
        <w:rPr>
          <w:rFonts w:ascii="Calibri" w:hAnsi="Calibri"/>
          <w:lang w:val="en-GB"/>
        </w:rPr>
        <w:fldChar w:fldCharType="begin"/>
      </w:r>
      <w:r w:rsidR="001C491C" w:rsidRPr="004A4F7D">
        <w:rPr>
          <w:rFonts w:ascii="Calibri" w:hAnsi="Calibri"/>
          <w:lang w:val="en-GB"/>
        </w:rPr>
        <w:instrText xml:space="preserve"> REF Financial \h  \* MERGEFORMAT </w:instrText>
      </w:r>
      <w:r w:rsidR="001C491C" w:rsidRPr="004A4F7D">
        <w:rPr>
          <w:rFonts w:ascii="Calibri" w:hAnsi="Calibri"/>
          <w:lang w:val="en-GB"/>
        </w:rPr>
      </w:r>
      <w:r w:rsidR="001C491C" w:rsidRPr="004A4F7D">
        <w:rPr>
          <w:rFonts w:ascii="Calibri" w:hAnsi="Calibri"/>
          <w:lang w:val="en-GB"/>
        </w:rPr>
        <w:fldChar w:fldCharType="separate"/>
      </w:r>
      <w:r w:rsidR="001C491C" w:rsidRPr="004A4F7D">
        <w:rPr>
          <w:rFonts w:ascii="Calibri" w:hAnsi="Calibri" w:cs="Calibri"/>
          <w:lang w:val="en-GB"/>
        </w:rPr>
        <w:t>30 points</w:t>
      </w:r>
      <w:r w:rsidR="001C491C" w:rsidRPr="004A4F7D">
        <w:rPr>
          <w:rFonts w:ascii="Calibri" w:hAnsi="Calibri"/>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lastRenderedPageBreak/>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ins w:id="15" w:author="Sven Erik" w:date="2020-08-26T15:40:00Z">
        <w:r w:rsidR="00B57649">
          <w:rPr>
            <w:rFonts w:ascii="Calibri" w:hAnsi="Calibri"/>
            <w:b/>
            <w:lang w:val="en-GB"/>
          </w:rPr>
          <w:t>(</w:t>
        </w:r>
      </w:ins>
      <w:r w:rsidRPr="00DF2302">
        <w:rPr>
          <w:rFonts w:ascii="Calibri" w:hAnsi="Calibri"/>
          <w:b/>
          <w:lang w:val="en-GB"/>
        </w:rPr>
        <w:t>tc / lc</w:t>
      </w:r>
      <w:ins w:id="16" w:author="Sven Erik" w:date="2020-08-26T15:40:00Z">
        <w:r w:rsidR="00B57649">
          <w:rPr>
            <w:rFonts w:ascii="Calibri" w:hAnsi="Calibri"/>
            <w:b/>
            <w:lang w:val="en-GB"/>
          </w:rPr>
          <w:t xml:space="preserve">) * </w:t>
        </w:r>
      </w:ins>
      <w:ins w:id="17"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ins w:id="20"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even" r:id="rId11"/>
      <w:headerReference w:type="default" r:id="rId12"/>
      <w:footerReference w:type="even" r:id="rId13"/>
      <w:footerReference w:type="default" r:id="rId14"/>
      <w:headerReference w:type="first" r:id="rId15"/>
      <w:footerReference w:type="first" r:id="rId16"/>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942534" w14:textId="77777777" w:rsidR="00A561AF" w:rsidRDefault="00A561AF">
      <w:r>
        <w:separator/>
      </w:r>
    </w:p>
  </w:endnote>
  <w:endnote w:type="continuationSeparator" w:id="0">
    <w:p w14:paraId="78C2F0BB" w14:textId="77777777" w:rsidR="00A561AF" w:rsidRDefault="00A56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A431D" w14:textId="77777777" w:rsidR="006631BD" w:rsidRDefault="006631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364DB974"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41C88" w:rsidRPr="00D41C88">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41C88" w:rsidRPr="00D41C88">
      <w:rPr>
        <w:noProof/>
        <w:color w:val="17365D" w:themeColor="text2" w:themeShade="BF"/>
        <w:lang w:val="sv-SE"/>
      </w:rPr>
      <w:t>4</w:t>
    </w:r>
    <w:r>
      <w:rPr>
        <w:color w:val="17365D" w:themeColor="text2" w:themeShade="BF"/>
      </w:rPr>
      <w:fldChar w:fldCharType="end"/>
    </w:r>
  </w:p>
  <w:p w14:paraId="213B5D63" w14:textId="6FFA8840" w:rsidR="00D15CF2" w:rsidRDefault="004878F3" w:rsidP="004878F3">
    <w:pPr>
      <w:pStyle w:val="Footer"/>
    </w:pPr>
    <w:r>
      <w:fldChar w:fldCharType="begin"/>
    </w:r>
    <w:r>
      <w:instrText xml:space="preserve"> DATE \@ "yyyy-MM-dd" </w:instrText>
    </w:r>
    <w:r>
      <w:fldChar w:fldCharType="separate"/>
    </w:r>
    <w:r w:rsidR="006631BD">
      <w:rPr>
        <w:noProof/>
      </w:rPr>
      <w:t>2024-08-14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12240" w14:textId="77777777" w:rsidR="006631BD" w:rsidRDefault="006631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1B410C" w14:textId="77777777" w:rsidR="00A561AF" w:rsidRDefault="00A561AF">
      <w:r>
        <w:separator/>
      </w:r>
    </w:p>
  </w:footnote>
  <w:footnote w:type="continuationSeparator" w:id="0">
    <w:p w14:paraId="69A1B661" w14:textId="77777777" w:rsidR="00A561AF" w:rsidRDefault="00A56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3D8C4" w14:textId="77777777" w:rsidR="006631BD" w:rsidRDefault="006631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3BCDBC2F"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4A4F7D">
      <w:rPr>
        <w:rFonts w:asciiTheme="minorHAnsi" w:hAnsiTheme="minorHAnsi" w:cs="Calibri"/>
        <w:sz w:val="20"/>
      </w:rPr>
      <w:fldChar w:fldCharType="begin"/>
    </w:r>
    <w:r w:rsidR="004A4F7D">
      <w:rPr>
        <w:rFonts w:asciiTheme="minorHAnsi" w:hAnsiTheme="minorHAnsi" w:cs="Calibri"/>
        <w:sz w:val="20"/>
      </w:rPr>
      <w:instrText xml:space="preserve"> REF Number \h  \* MERGEFORMAT </w:instrText>
    </w:r>
    <w:r w:rsidR="004A4F7D">
      <w:rPr>
        <w:rFonts w:asciiTheme="minorHAnsi" w:hAnsiTheme="minorHAnsi" w:cs="Calibri"/>
        <w:sz w:val="20"/>
      </w:rPr>
    </w:r>
    <w:r w:rsidR="004A4F7D">
      <w:rPr>
        <w:rFonts w:asciiTheme="minorHAnsi" w:hAnsiTheme="minorHAnsi" w:cs="Calibri"/>
        <w:sz w:val="20"/>
      </w:rPr>
      <w:fldChar w:fldCharType="separate"/>
    </w:r>
    <w:r w:rsidR="004A4F7D" w:rsidRPr="00A66587">
      <w:rPr>
        <w:rStyle w:val="Strong"/>
        <w:rFonts w:asciiTheme="minorHAnsi" w:hAnsiTheme="minorHAnsi" w:cstheme="minorHAnsi"/>
        <w:lang w:val="en-GB"/>
      </w:rPr>
      <w:t>RFQ-</w:t>
    </w:r>
    <w:r w:rsidR="004A4F7D">
      <w:rPr>
        <w:rStyle w:val="Strong"/>
        <w:rFonts w:asciiTheme="minorHAnsi" w:hAnsiTheme="minorHAnsi" w:cstheme="minorHAnsi"/>
        <w:lang w:val="en-GB"/>
      </w:rPr>
      <w:t>15-G0</w:t>
    </w:r>
    <w:r w:rsidR="006631BD">
      <w:rPr>
        <w:rStyle w:val="Strong"/>
        <w:rFonts w:asciiTheme="minorHAnsi" w:hAnsiTheme="minorHAnsi" w:cstheme="minorHAnsi"/>
        <w:lang w:val="en-GB"/>
      </w:rPr>
      <w:t>16</w:t>
    </w:r>
    <w:r w:rsidR="004A4F7D">
      <w:rPr>
        <w:rStyle w:val="Strong"/>
        <w:rFonts w:asciiTheme="minorHAnsi" w:hAnsiTheme="minorHAnsi" w:cstheme="minorHAnsi"/>
        <w:lang w:val="en-GB"/>
      </w:rPr>
      <w:t>-24</w:t>
    </w:r>
    <w:r w:rsidR="004A4F7D">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46687931">
    <w:abstractNumId w:val="2"/>
  </w:num>
  <w:num w:numId="2" w16cid:durableId="1546142290">
    <w:abstractNumId w:val="7"/>
  </w:num>
  <w:num w:numId="3" w16cid:durableId="598566698">
    <w:abstractNumId w:val="6"/>
  </w:num>
  <w:num w:numId="4" w16cid:durableId="1005133631">
    <w:abstractNumId w:val="5"/>
  </w:num>
  <w:num w:numId="5" w16cid:durableId="1017804827">
    <w:abstractNumId w:val="0"/>
  </w:num>
  <w:num w:numId="6" w16cid:durableId="1892420027">
    <w:abstractNumId w:val="4"/>
  </w:num>
  <w:num w:numId="7" w16cid:durableId="1681082407">
    <w:abstractNumId w:val="1"/>
  </w:num>
  <w:num w:numId="8" w16cid:durableId="558707010">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3BCB"/>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3E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2468"/>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2DD9"/>
    <w:rsid w:val="004930F7"/>
    <w:rsid w:val="00495DC4"/>
    <w:rsid w:val="00495FE7"/>
    <w:rsid w:val="00496251"/>
    <w:rsid w:val="00497108"/>
    <w:rsid w:val="0049746D"/>
    <w:rsid w:val="004978A3"/>
    <w:rsid w:val="00497F3E"/>
    <w:rsid w:val="004A11E1"/>
    <w:rsid w:val="004A2F4F"/>
    <w:rsid w:val="004A469D"/>
    <w:rsid w:val="004A4F7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B0B"/>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31BD"/>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09D"/>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0149"/>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1AF"/>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1297"/>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580F"/>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1C88"/>
    <w:rsid w:val="00D42419"/>
    <w:rsid w:val="00D429BF"/>
    <w:rsid w:val="00D43081"/>
    <w:rsid w:val="00D434E8"/>
    <w:rsid w:val="00D45BBC"/>
    <w:rsid w:val="00D4609F"/>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19ED"/>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674D1"/>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436"/>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C48B48AF-CAB6-4932-BF5C-928A2FCBCB40}">
  <ds:schemaRefs>
    <ds:schemaRef ds:uri="http://schemas.openxmlformats.org/officeDocument/2006/bibliography"/>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807</Words>
  <Characters>4601</Characters>
  <Application>Microsoft Office Word</Application>
  <DocSecurity>0</DocSecurity>
  <Lines>38</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5398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Taenikarawa Tebuatanga</cp:lastModifiedBy>
  <cp:revision>3</cp:revision>
  <cp:lastPrinted>2016-10-18T02:57:00Z</cp:lastPrinted>
  <dcterms:created xsi:type="dcterms:W3CDTF">2024-08-13T23:39:00Z</dcterms:created>
  <dcterms:modified xsi:type="dcterms:W3CDTF">2024-08-13T23:50:00Z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